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460" w:rsidRPr="000B1B6A" w:rsidRDefault="00836126" w:rsidP="001B7C3F">
      <w:pPr>
        <w:jc w:val="right"/>
      </w:pPr>
      <w:ins w:id="0" w:author="Terry Carrera" w:date="2021-07-14T07:46:00Z"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192F1B43" wp14:editId="3F359954">
              <wp:simplePos x="0" y="0"/>
              <wp:positionH relativeFrom="column">
                <wp:posOffset>4810125</wp:posOffset>
              </wp:positionH>
              <wp:positionV relativeFrom="paragraph">
                <wp:posOffset>-495300</wp:posOffset>
              </wp:positionV>
              <wp:extent cx="1581150" cy="1216269"/>
              <wp:effectExtent l="0" t="0" r="0" b="3175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600px-Yes_Check_Circle.svg[1].png"/>
                      <pic:cNvPicPr/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1150" cy="121626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ins>
    </w:p>
    <w:p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:rsidR="004E452E" w:rsidRPr="00D711F8" w:rsidRDefault="000A1A18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COMPUTER MODELING</w:t>
      </w:r>
    </w:p>
    <w:p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D711F8">
        <w:rPr>
          <w:rFonts w:ascii="Times New Roman" w:hAnsi="Times New Roman" w:cs="Times New Roman"/>
          <w:sz w:val="72"/>
        </w:rPr>
        <w:t>(</w:t>
      </w:r>
      <w:r w:rsidR="000A1A18">
        <w:rPr>
          <w:rFonts w:ascii="Times New Roman" w:hAnsi="Times New Roman" w:cs="Times New Roman"/>
          <w:sz w:val="72"/>
        </w:rPr>
        <w:t>42</w:t>
      </w:r>
      <w:r w:rsidR="009A7C8C">
        <w:rPr>
          <w:rFonts w:ascii="Times New Roman" w:hAnsi="Times New Roman" w:cs="Times New Roman"/>
          <w:sz w:val="72"/>
        </w:rPr>
        <w:t>5</w:t>
      </w:r>
      <w:r w:rsidRPr="00D711F8">
        <w:rPr>
          <w:rFonts w:ascii="Times New Roman" w:hAnsi="Times New Roman" w:cs="Times New Roman"/>
          <w:sz w:val="72"/>
        </w:rPr>
        <w:t>)</w:t>
      </w:r>
    </w:p>
    <w:p w:rsidR="000B1B6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D711F8" w:rsidRDefault="00D711F8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D711F8" w:rsidRDefault="00D711F8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D711F8" w:rsidRDefault="00D711F8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D711F8" w:rsidRPr="00FC3E9A" w:rsidRDefault="00D711F8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1A2C02" w:rsidRPr="00FC3E9A" w:rsidRDefault="002056FA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836126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0A1A18" w:rsidRPr="000A1A18" w:rsidRDefault="000A1A18" w:rsidP="000A1A1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1A1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Description</w:t>
      </w:r>
    </w:p>
    <w:p w:rsidR="000A1A18" w:rsidRPr="000A1A18" w:rsidRDefault="000A1A18" w:rsidP="000A1A18">
      <w:pPr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>Given a scenario or prompt, Computer Modeling will research the topic, create a profile, concept design(s), prototype(s), and final model and/or scene based upon the assigned topic provided. For example – a new Pixar</w:t>
      </w:r>
      <w:r w:rsidRPr="000A1A18">
        <w:rPr>
          <w:rFonts w:ascii="Times New Roman" w:hAnsi="Times New Roman" w:cs="Times New Roman"/>
          <w:sz w:val="24"/>
          <w:szCs w:val="24"/>
          <w:vertAlign w:val="superscript"/>
        </w:rPr>
        <w:t>©</w:t>
      </w:r>
      <w:r w:rsidRPr="000A1A18">
        <w:rPr>
          <w:rFonts w:ascii="Times New Roman" w:hAnsi="Times New Roman" w:cs="Times New Roman"/>
          <w:sz w:val="24"/>
          <w:szCs w:val="24"/>
        </w:rPr>
        <w:t xml:space="preserve"> type character made of metal (refer to background information supplied about character); an opening scene to support a new sci-fi movie; an office chair designed for the year 2050; an environment for a Mars colony in the year 2075, etc. </w:t>
      </w:r>
    </w:p>
    <w:p w:rsidR="000A1A18" w:rsidRPr="000A1A18" w:rsidRDefault="000A1A18" w:rsidP="000A1A18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A1A18">
        <w:rPr>
          <w:rFonts w:ascii="Times New Roman" w:eastAsia="Calibri" w:hAnsi="Times New Roman" w:cs="Times New Roman"/>
          <w:b/>
          <w:sz w:val="24"/>
          <w:szCs w:val="24"/>
          <w:u w:val="single"/>
        </w:rPr>
        <w:t>Topic</w:t>
      </w:r>
    </w:p>
    <w:p w:rsidR="00836126" w:rsidRPr="00836126" w:rsidRDefault="00836126" w:rsidP="008361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61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Design a new outdoor play area for your local park that is inclusive for all ages and all abilities (sensory items, ADA compliant attractions, </w:t>
      </w:r>
      <w:proofErr w:type="spellStart"/>
      <w:r w:rsidRPr="00836126">
        <w:rPr>
          <w:rFonts w:ascii="Times New Roman" w:eastAsia="Times New Roman" w:hAnsi="Times New Roman" w:cs="Times New Roman"/>
          <w:color w:val="000000"/>
          <w:sz w:val="24"/>
          <w:szCs w:val="24"/>
        </w:rPr>
        <w:t>pickleball</w:t>
      </w:r>
      <w:proofErr w:type="spellEnd"/>
      <w:r w:rsidRPr="008361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courts, skateboard park, etc.)</w:t>
      </w:r>
    </w:p>
    <w:p w:rsidR="000A1A18" w:rsidRPr="00836126" w:rsidRDefault="000A1A18" w:rsidP="000A1A18">
      <w:pPr>
        <w:pStyle w:val="NormalWeb"/>
        <w:spacing w:before="0" w:beforeAutospacing="0" w:after="0" w:afterAutospacing="0"/>
      </w:pPr>
    </w:p>
    <w:p w:rsidR="000A1A18" w:rsidRPr="000A1A18" w:rsidRDefault="00836126" w:rsidP="000A1A1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Members</w:t>
      </w:r>
      <w:bookmarkStart w:id="1" w:name="_GoBack"/>
      <w:bookmarkEnd w:id="1"/>
      <w:r w:rsidR="000A1A18" w:rsidRPr="000A1A18">
        <w:rPr>
          <w:rFonts w:ascii="Times New Roman" w:hAnsi="Times New Roman" w:cs="Times New Roman"/>
          <w:bCs/>
          <w:sz w:val="24"/>
          <w:szCs w:val="24"/>
        </w:rPr>
        <w:t xml:space="preserve"> who do </w:t>
      </w:r>
      <w:r w:rsidR="000A1A18" w:rsidRPr="000A1A18">
        <w:rPr>
          <w:rFonts w:ascii="Times New Roman" w:hAnsi="Times New Roman" w:cs="Times New Roman"/>
          <w:bCs/>
          <w:i/>
          <w:sz w:val="24"/>
          <w:szCs w:val="24"/>
        </w:rPr>
        <w:t>not</w:t>
      </w:r>
      <w:r w:rsidR="000A1A18" w:rsidRPr="000A1A18">
        <w:rPr>
          <w:rFonts w:ascii="Times New Roman" w:hAnsi="Times New Roman" w:cs="Times New Roman"/>
          <w:bCs/>
          <w:sz w:val="24"/>
          <w:szCs w:val="24"/>
        </w:rPr>
        <w:t xml:space="preserve"> submit an entry following this topic will be </w:t>
      </w:r>
      <w:r w:rsidR="000A1A18" w:rsidRPr="000A1A18">
        <w:rPr>
          <w:rFonts w:ascii="Times New Roman" w:hAnsi="Times New Roman" w:cs="Times New Roman"/>
          <w:bCs/>
          <w:i/>
          <w:sz w:val="24"/>
          <w:szCs w:val="24"/>
        </w:rPr>
        <w:t>disqualified</w:t>
      </w:r>
      <w:r w:rsidR="000A1A18" w:rsidRPr="000A1A18">
        <w:rPr>
          <w:rFonts w:ascii="Times New Roman" w:hAnsi="Times New Roman" w:cs="Times New Roman"/>
          <w:bCs/>
          <w:sz w:val="24"/>
          <w:szCs w:val="24"/>
        </w:rPr>
        <w:t>.</w:t>
      </w:r>
      <w:r w:rsidR="000A1A18">
        <w:rPr>
          <w:rFonts w:ascii="Times New Roman" w:hAnsi="Times New Roman" w:cs="Times New Roman"/>
          <w:bCs/>
          <w:sz w:val="24"/>
          <w:szCs w:val="24"/>
        </w:rPr>
        <w:t xml:space="preserve"> Particular attention should be paid to the Copyright &amp; Fair Use Guidelines.</w:t>
      </w:r>
    </w:p>
    <w:p w:rsidR="000A1A18" w:rsidRPr="000A1A18" w:rsidRDefault="000A1A18" w:rsidP="000A1A18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A1A18" w:rsidRPr="000A1A18" w:rsidRDefault="000A1A18" w:rsidP="000A1A18">
      <w:pPr>
        <w:tabs>
          <w:tab w:val="left" w:pos="-360"/>
          <w:tab w:val="left" w:pos="0"/>
        </w:tabs>
        <w:ind w:right="45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Ju</w:t>
      </w:r>
      <w:r w:rsidRPr="000A1A18">
        <w:rPr>
          <w:rFonts w:ascii="Times New Roman" w:hAnsi="Times New Roman" w:cs="Times New Roman"/>
          <w:b/>
          <w:sz w:val="24"/>
          <w:szCs w:val="24"/>
          <w:u w:val="single"/>
        </w:rPr>
        <w:t xml:space="preserve">dging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Pr="000A1A18">
        <w:rPr>
          <w:rFonts w:ascii="Times New Roman" w:hAnsi="Times New Roman" w:cs="Times New Roman"/>
          <w:b/>
          <w:sz w:val="24"/>
          <w:szCs w:val="24"/>
          <w:u w:val="single"/>
        </w:rPr>
        <w:t>rocedure</w:t>
      </w:r>
    </w:p>
    <w:p w:rsidR="000A1A18" w:rsidRPr="000A1A18" w:rsidRDefault="000A1A18" w:rsidP="000A1A1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>As a team of judges, formulate two to three questions to ask at the conclusion of the presentation.  Be sure to ask the same questions of each contestant.</w:t>
      </w:r>
    </w:p>
    <w:p w:rsidR="000A1A18" w:rsidRPr="000A1A18" w:rsidRDefault="000A1A18" w:rsidP="000A1A1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>Contestants will present before a panel of judges and timekeeper.</w:t>
      </w:r>
    </w:p>
    <w:p w:rsidR="000A1A18" w:rsidRPr="000A1A18" w:rsidRDefault="000A1A18" w:rsidP="000A1A1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 xml:space="preserve">The length of set-up/wrap-up will be no more than three (3) minutes.  </w:t>
      </w:r>
    </w:p>
    <w:p w:rsidR="000A1A18" w:rsidRPr="000A1A18" w:rsidRDefault="000A1A18" w:rsidP="000A1A1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>The length of the presentation will be no more than ten (10) minutes; followed by judges’ questions not to exceed five (5) minutes.</w:t>
      </w:r>
    </w:p>
    <w:p w:rsidR="000A1A18" w:rsidRPr="000A1A18" w:rsidRDefault="000A1A18" w:rsidP="000A1A18">
      <w:pPr>
        <w:widowControl w:val="0"/>
        <w:numPr>
          <w:ilvl w:val="0"/>
          <w:numId w:val="2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>Excuse contestants upon completion of judges’ questions.</w:t>
      </w:r>
    </w:p>
    <w:p w:rsidR="000A1A18" w:rsidRPr="000A1A18" w:rsidRDefault="000A1A18" w:rsidP="000A1A18">
      <w:pPr>
        <w:widowControl w:val="0"/>
        <w:numPr>
          <w:ilvl w:val="0"/>
          <w:numId w:val="2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b/>
          <w:sz w:val="24"/>
          <w:szCs w:val="24"/>
        </w:rPr>
        <w:t>There can be no ties in the top ten (10) contestants.</w:t>
      </w:r>
      <w:r w:rsidRPr="000A1A18">
        <w:rPr>
          <w:rFonts w:ascii="Times New Roman" w:hAnsi="Times New Roman" w:cs="Times New Roman"/>
          <w:sz w:val="24"/>
          <w:szCs w:val="24"/>
        </w:rPr>
        <w:t xml:space="preserve">  It is the responsibility of the judges to break any ties.</w:t>
      </w:r>
    </w:p>
    <w:p w:rsidR="000A1A18" w:rsidRPr="000A1A18" w:rsidRDefault="000A1A18" w:rsidP="000A1A18">
      <w:pPr>
        <w:numPr>
          <w:ilvl w:val="0"/>
          <w:numId w:val="2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>Administrator will fill out ranking sheet prior to dismissing the judges.</w:t>
      </w:r>
    </w:p>
    <w:p w:rsidR="000A1A18" w:rsidRPr="000A1A18" w:rsidRDefault="000A1A18" w:rsidP="000A1A18">
      <w:pPr>
        <w:widowControl w:val="0"/>
        <w:numPr>
          <w:ilvl w:val="0"/>
          <w:numId w:val="2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>If more than one (1) section is necessary, finalists will be determined by selecting an equal number from each section.</w:t>
      </w:r>
    </w:p>
    <w:p w:rsidR="000A1A18" w:rsidRPr="000A1A18" w:rsidRDefault="000A1A18" w:rsidP="000A1A18">
      <w:pPr>
        <w:widowControl w:val="0"/>
        <w:numPr>
          <w:ilvl w:val="0"/>
          <w:numId w:val="2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>Give administrator all Judges’ Scoring Rubrics, Judge Comment Sheets and contest materials.</w:t>
      </w:r>
    </w:p>
    <w:p w:rsidR="000A1A18" w:rsidRPr="000A1A18" w:rsidRDefault="000A1A18" w:rsidP="000A1A18">
      <w:pPr>
        <w:widowControl w:val="0"/>
        <w:numPr>
          <w:ilvl w:val="0"/>
          <w:numId w:val="2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b/>
          <w:noProof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>No audience is allowed in the contest room.</w:t>
      </w:r>
    </w:p>
    <w:p w:rsidR="000A1A18" w:rsidRPr="000A1A18" w:rsidRDefault="000A1A18" w:rsidP="000A1A18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ind w:left="4234" w:hanging="4234"/>
        <w:rPr>
          <w:rFonts w:ascii="Times New Roman" w:hAnsi="Times New Roman" w:cs="Times New Roman"/>
          <w:b/>
          <w:bCs/>
          <w:sz w:val="24"/>
          <w:szCs w:val="24"/>
        </w:rPr>
      </w:pPr>
      <w:r w:rsidRPr="000A1A18">
        <w:rPr>
          <w:rFonts w:ascii="Times New Roman" w:hAnsi="Times New Roman" w:cs="Times New Roman"/>
          <w:b/>
          <w:sz w:val="24"/>
          <w:szCs w:val="24"/>
          <w:u w:val="single"/>
        </w:rPr>
        <w:t>Please double-check and verify all scores!</w:t>
      </w:r>
    </w:p>
    <w:p w:rsidR="000A1A18" w:rsidRDefault="000A1A18" w:rsidP="000A1A1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1A18" w:rsidRDefault="000A1A18" w:rsidP="000A1A1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1A18">
        <w:rPr>
          <w:rFonts w:ascii="Times New Roman" w:hAnsi="Times New Roman" w:cs="Times New Roman"/>
          <w:b/>
          <w:sz w:val="24"/>
          <w:szCs w:val="24"/>
          <w:u w:val="single"/>
        </w:rPr>
        <w:t>Possible Questions</w:t>
      </w:r>
    </w:p>
    <w:p w:rsidR="000A1A18" w:rsidRPr="000A1A18" w:rsidRDefault="000A1A18" w:rsidP="000A1A1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>What challenges did you face when creating this project?</w:t>
      </w:r>
    </w:p>
    <w:p w:rsidR="000A1A18" w:rsidRPr="000A1A18" w:rsidRDefault="000A1A18" w:rsidP="000A1A1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>What research did you conduct prior to creating your model?</w:t>
      </w:r>
    </w:p>
    <w:p w:rsidR="000A1A18" w:rsidRPr="000A1A18" w:rsidRDefault="000A1A18" w:rsidP="000A1A1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>Who do you feel will enjoy your model the most?</w:t>
      </w:r>
    </w:p>
    <w:p w:rsidR="000A1A18" w:rsidRPr="000A1A18" w:rsidRDefault="000A1A18" w:rsidP="000A1A1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>Why did you choose the software you used for this project?</w:t>
      </w:r>
    </w:p>
    <w:p w:rsidR="000A1A18" w:rsidRPr="000A1A18" w:rsidRDefault="000A1A18" w:rsidP="000A1A1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>What part of this project are you the proudest of?</w:t>
      </w:r>
    </w:p>
    <w:p w:rsidR="000A1A18" w:rsidRPr="000A1A18" w:rsidRDefault="000A1A18" w:rsidP="000A1A1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>If you were to make this model again, what would you do differently?</w:t>
      </w:r>
    </w:p>
    <w:p w:rsidR="000A1A18" w:rsidRPr="000A1A18" w:rsidRDefault="000A1A18" w:rsidP="000A1A18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A18">
        <w:rPr>
          <w:rFonts w:ascii="Times New Roman" w:hAnsi="Times New Roman" w:cs="Times New Roman"/>
          <w:sz w:val="24"/>
          <w:szCs w:val="24"/>
        </w:rPr>
        <w:t>What problem solving skills did you apply in this event?</w:t>
      </w:r>
    </w:p>
    <w:sectPr w:rsidR="000A1A18" w:rsidRPr="000A1A18" w:rsidSect="000A1A18">
      <w:headerReference w:type="default" r:id="rId10"/>
      <w:footerReference w:type="default" r:id="rId11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09F" w:rsidRDefault="00E5609F" w:rsidP="004E452E">
      <w:pPr>
        <w:spacing w:after="0" w:line="240" w:lineRule="auto"/>
      </w:pPr>
      <w:r>
        <w:separator/>
      </w:r>
    </w:p>
  </w:endnote>
  <w:endnote w:type="continuationSeparator" w:id="0">
    <w:p w:rsidR="00E5609F" w:rsidRDefault="00E5609F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09F" w:rsidRDefault="00E5609F" w:rsidP="004E452E">
      <w:pPr>
        <w:spacing w:after="0" w:line="240" w:lineRule="auto"/>
      </w:pPr>
      <w:r>
        <w:separator/>
      </w:r>
    </w:p>
  </w:footnote>
  <w:footnote w:type="continuationSeparator" w:id="0">
    <w:p w:rsidR="00E5609F" w:rsidRDefault="00E5609F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52E" w:rsidRDefault="000A1A18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COMPUTER MODELING</w:t>
    </w:r>
  </w:p>
  <w:p w:rsidR="004E452E" w:rsidRPr="001A2C02" w:rsidRDefault="002056FA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D711F8">
      <w:rPr>
        <w:rFonts w:ascii="Times New Roman" w:hAnsi="Times New Roman" w:cs="Times New Roman"/>
        <w:szCs w:val="24"/>
      </w:rPr>
      <w:t xml:space="preserve"> </w:t>
    </w:r>
    <w:r w:rsidR="001B7C3F" w:rsidRPr="00D711F8">
      <w:rPr>
        <w:rFonts w:ascii="Times New Roman" w:hAnsi="Times New Roman" w:cs="Times New Roman"/>
        <w:szCs w:val="24"/>
      </w:rPr>
      <w:t xml:space="preserve">KEY </w:t>
    </w:r>
    <w:r w:rsidR="004E452E" w:rsidRPr="00D711F8">
      <w:rPr>
        <w:rFonts w:ascii="Times New Roman" w:hAnsi="Times New Roman" w:cs="Times New Roman"/>
        <w:szCs w:val="24"/>
      </w:rPr>
      <w:t>202</w:t>
    </w:r>
    <w:r w:rsidR="00836126">
      <w:rPr>
        <w:rFonts w:ascii="Times New Roman" w:hAnsi="Times New Roman" w:cs="Times New Roman"/>
        <w:szCs w:val="24"/>
      </w:rPr>
      <w:t>2</w:t>
    </w:r>
  </w:p>
  <w:p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836126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836126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BD4F5E"/>
    <w:multiLevelType w:val="hybridMultilevel"/>
    <w:tmpl w:val="8B500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55AF6"/>
    <w:multiLevelType w:val="multilevel"/>
    <w:tmpl w:val="A3E298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FBF10A1"/>
    <w:multiLevelType w:val="hybridMultilevel"/>
    <w:tmpl w:val="562E91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erry Carrera">
    <w15:presenceInfo w15:providerId="None" w15:userId="Terry Carr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A1A18"/>
    <w:rsid w:val="000A3E05"/>
    <w:rsid w:val="000B1B6A"/>
    <w:rsid w:val="001834C7"/>
    <w:rsid w:val="0019647B"/>
    <w:rsid w:val="001A2C02"/>
    <w:rsid w:val="001B7C3F"/>
    <w:rsid w:val="002056FA"/>
    <w:rsid w:val="0026592B"/>
    <w:rsid w:val="00360E75"/>
    <w:rsid w:val="00401A21"/>
    <w:rsid w:val="004B48C5"/>
    <w:rsid w:val="004E452E"/>
    <w:rsid w:val="00536FB1"/>
    <w:rsid w:val="005A0D13"/>
    <w:rsid w:val="005A4F28"/>
    <w:rsid w:val="00624B70"/>
    <w:rsid w:val="006C5DDB"/>
    <w:rsid w:val="007A01F5"/>
    <w:rsid w:val="007C5EBF"/>
    <w:rsid w:val="00836126"/>
    <w:rsid w:val="009A7C8C"/>
    <w:rsid w:val="00A87FEA"/>
    <w:rsid w:val="00AB23DD"/>
    <w:rsid w:val="00BD03C7"/>
    <w:rsid w:val="00D377FD"/>
    <w:rsid w:val="00D711F8"/>
    <w:rsid w:val="00DF7483"/>
    <w:rsid w:val="00E5609F"/>
    <w:rsid w:val="00E8064A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C0D50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6592B"/>
    <w:pPr>
      <w:keepNext/>
      <w:suppressAutoHyphens/>
      <w:spacing w:before="54" w:after="9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6592B"/>
    <w:rPr>
      <w:rFonts w:ascii="Times New Roman" w:eastAsia="Times New Roman" w:hAnsi="Times New Roman" w:cs="Times New Roman"/>
      <w:sz w:val="48"/>
      <w:szCs w:val="20"/>
      <w:lang w:val="x-none" w:eastAsia="x-none"/>
    </w:rPr>
  </w:style>
  <w:style w:type="character" w:styleId="Hyperlink">
    <w:name w:val="Hyperlink"/>
    <w:uiPriority w:val="99"/>
    <w:rsid w:val="0026592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A1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5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CBE51-D847-40A0-98BF-8E535651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2020-08-12T16:55:00Z</cp:lastPrinted>
  <dcterms:created xsi:type="dcterms:W3CDTF">2021-08-21T16:31:00Z</dcterms:created>
  <dcterms:modified xsi:type="dcterms:W3CDTF">2021-08-21T16:31:00Z</dcterms:modified>
</cp:coreProperties>
</file>